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52" w:rsidRPr="00F07626" w:rsidRDefault="00B25C52" w:rsidP="00B25C52"/>
    <w:p w:rsidR="000B108E" w:rsidRPr="00F07626" w:rsidRDefault="000B108E" w:rsidP="000B108E"/>
    <w:p w:rsidR="00101F22" w:rsidRDefault="00101F22" w:rsidP="007858EB">
      <w:pPr>
        <w:pStyle w:val="BlockText1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Dow Hosting </w:t>
      </w:r>
    </w:p>
    <w:p w:rsidR="008F7673" w:rsidRPr="00101F22" w:rsidRDefault="007858EB" w:rsidP="007858EB">
      <w:pPr>
        <w:pStyle w:val="BlockText1"/>
        <w:jc w:val="center"/>
        <w:rPr>
          <w:snapToGrid w:val="0"/>
          <w:sz w:val="24"/>
        </w:rPr>
      </w:pPr>
      <w:r w:rsidRPr="00101F22">
        <w:rPr>
          <w:snapToGrid w:val="0"/>
          <w:sz w:val="24"/>
        </w:rPr>
        <w:t xml:space="preserve">ISP/ASP </w:t>
      </w:r>
      <w:r w:rsidR="00652A57" w:rsidRPr="00101F22">
        <w:rPr>
          <w:snapToGrid w:val="0"/>
          <w:sz w:val="24"/>
        </w:rPr>
        <w:t>Policy</w:t>
      </w:r>
      <w:r w:rsidRPr="00101F22">
        <w:rPr>
          <w:snapToGrid w:val="0"/>
          <w:sz w:val="24"/>
        </w:rPr>
        <w:t xml:space="preserve"> </w:t>
      </w:r>
    </w:p>
    <w:tbl>
      <w:tblPr>
        <w:tblW w:w="4750" w:type="pct"/>
        <w:jc w:val="center"/>
        <w:tblBorders>
          <w:top w:val="outset" w:sz="6" w:space="0" w:color="222222"/>
          <w:left w:val="outset" w:sz="6" w:space="0" w:color="222222"/>
          <w:bottom w:val="outset" w:sz="6" w:space="0" w:color="222222"/>
          <w:right w:val="outset" w:sz="6" w:space="0" w:color="222222"/>
        </w:tblBorders>
        <w:tblCellMar>
          <w:top w:w="180" w:type="dxa"/>
          <w:left w:w="30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234"/>
      </w:tblGrid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EEEEEE"/>
          </w:tcPr>
          <w:p w:rsidR="007858EB" w:rsidRPr="00F07626" w:rsidRDefault="007858EB" w:rsidP="007858EB">
            <w:pPr>
              <w:jc w:val="center"/>
              <w:rPr>
                <w:b/>
                <w:bCs/>
                <w:color w:val="333333"/>
              </w:rPr>
            </w:pPr>
            <w:r w:rsidRPr="00F07626">
              <w:rPr>
                <w:b/>
                <w:bCs/>
                <w:color w:val="333333"/>
              </w:rPr>
              <w:t>ISP/ASP Policy</w:t>
            </w:r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b/>
                <w:bCs/>
                <w:color w:val="333333"/>
              </w:rPr>
            </w:pPr>
            <w:r w:rsidRPr="00F07626">
              <w:rPr>
                <w:color w:val="333333"/>
              </w:rPr>
              <w:t xml:space="preserve">All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information stored at a </w:t>
            </w:r>
            <w:r w:rsidR="008E41EB">
              <w:rPr>
                <w:color w:val="333333"/>
              </w:rPr>
              <w:t>Service Provider</w:t>
            </w:r>
            <w:r w:rsidRPr="00F07626">
              <w:rPr>
                <w:color w:val="333333"/>
              </w:rPr>
              <w:t xml:space="preserve"> shall be logically separated from non-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information.</w:t>
            </w:r>
            <w:ins w:id="0" w:author="Richard Arenaro" w:date="2014-09-25T18:21:00Z">
              <w:r w:rsidR="00A7108F" w:rsidRPr="00A7108F">
                <w:rPr>
                  <w:color w:val="333333"/>
                </w:rPr>
                <w:t xml:space="preserve">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color w:val="333333"/>
              </w:rPr>
            </w:pPr>
            <w:r w:rsidRPr="00F07626">
              <w:rPr>
                <w:color w:val="333333"/>
              </w:rPr>
              <w:t xml:space="preserve">Separation between outside networks and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computer systems shall be maintained with appropriate physical and/or logical access controls. Outside access to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networks shall be approved by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.  </w:t>
            </w:r>
            <w:ins w:id="1" w:author="Richard Arenaro" w:date="2014-09-25T18:22:00Z">
              <w:r w:rsidR="00A7108F">
                <w:rPr>
                  <w:color w:val="333333"/>
                </w:rPr>
                <w:t>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color w:val="333333"/>
              </w:rPr>
            </w:pPr>
            <w:r w:rsidRPr="00F07626">
              <w:rPr>
                <w:color w:val="333333"/>
              </w:rPr>
              <w:t xml:space="preserve">The use, sale or release of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’s information or information about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either in detail, summary or aggregate form by the </w:t>
            </w:r>
            <w:r w:rsidR="008E41EB">
              <w:rPr>
                <w:color w:val="333333"/>
              </w:rPr>
              <w:t>Service Provider</w:t>
            </w:r>
            <w:r w:rsidRPr="00F07626">
              <w:rPr>
                <w:color w:val="333333"/>
              </w:rPr>
              <w:t xml:space="preserve"> is prohibited without prior written approval from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>.</w:t>
            </w:r>
            <w:ins w:id="2" w:author="Richard Arenaro" w:date="2014-09-25T18:22:00Z">
              <w:r w:rsidR="00A7108F">
                <w:rPr>
                  <w:color w:val="333333"/>
                </w:rPr>
                <w:t xml:space="preserve">  Agreed,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color w:val="333333"/>
              </w:rPr>
            </w:pPr>
            <w:r w:rsidRPr="00F07626">
              <w:rPr>
                <w:color w:val="333333"/>
              </w:rPr>
              <w:t>All authentication information such as passwords and pin numbers shall be indecipherable when displayed, and encrypted or protected by an alternative mechanism when stored or transmitted.</w:t>
            </w:r>
            <w:ins w:id="3" w:author="Richard Arenaro" w:date="2014-09-25T18:22:00Z">
              <w:r w:rsidR="00A7108F">
                <w:rPr>
                  <w:color w:val="333333"/>
                </w:rPr>
                <w:t xml:space="preserve"> 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color w:val="333333"/>
              </w:rPr>
            </w:pPr>
            <w:r w:rsidRPr="00F07626">
              <w:rPr>
                <w:color w:val="333333"/>
              </w:rPr>
              <w:t xml:space="preserve">The </w:t>
            </w:r>
            <w:r w:rsidR="008E41EB">
              <w:rPr>
                <w:color w:val="333333"/>
              </w:rPr>
              <w:t>Service Provider</w:t>
            </w:r>
            <w:r w:rsidRPr="00F07626">
              <w:rPr>
                <w:color w:val="333333"/>
              </w:rPr>
              <w:t xml:space="preserve"> shall encrypt all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</w:t>
            </w:r>
            <w:proofErr w:type="gramStart"/>
            <w:r w:rsidRPr="00F07626">
              <w:rPr>
                <w:color w:val="333333"/>
              </w:rPr>
              <w:t>information which</w:t>
            </w:r>
            <w:proofErr w:type="gramEnd"/>
            <w:r w:rsidRPr="00F07626">
              <w:rPr>
                <w:color w:val="333333"/>
              </w:rPr>
              <w:t xml:space="preserve"> has not </w:t>
            </w:r>
            <w:r w:rsidR="00923764" w:rsidRPr="00F07626">
              <w:rPr>
                <w:color w:val="333333"/>
              </w:rPr>
              <w:t xml:space="preserve">been </w:t>
            </w:r>
            <w:r w:rsidRPr="00F07626">
              <w:rPr>
                <w:color w:val="333333"/>
              </w:rPr>
              <w:t xml:space="preserve">approved for public release prior to transmission over public and </w:t>
            </w:r>
            <w:r w:rsidR="00923764" w:rsidRPr="00F07626">
              <w:rPr>
                <w:color w:val="333333"/>
              </w:rPr>
              <w:t xml:space="preserve">private </w:t>
            </w:r>
            <w:r w:rsidRPr="00F07626">
              <w:rPr>
                <w:color w:val="333333"/>
              </w:rPr>
              <w:t>networks.</w:t>
            </w:r>
            <w:ins w:id="4" w:author="Richard Arenaro" w:date="2014-09-25T18:22:00Z">
              <w:r w:rsidR="00A7108F">
                <w:rPr>
                  <w:color w:val="333333"/>
                </w:rPr>
                <w:t xml:space="preserve">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color w:val="333333"/>
              </w:rPr>
            </w:pPr>
            <w:r w:rsidRPr="00F07626">
              <w:t xml:space="preserve">The </w:t>
            </w:r>
            <w:r w:rsidR="008E41EB">
              <w:t>Service Provider</w:t>
            </w:r>
            <w:r w:rsidRPr="00F07626">
              <w:t xml:space="preserve"> shall provide security controls for handling </w:t>
            </w:r>
            <w:r w:rsidR="008E41EB">
              <w:t>TDCC</w:t>
            </w:r>
            <w:r w:rsidRPr="00F07626">
              <w:t xml:space="preserve"> information in accordance with business requirements</w:t>
            </w:r>
            <w:r w:rsidR="00BC2739">
              <w:t>.</w:t>
            </w:r>
            <w:ins w:id="5" w:author="Richard Arenaro" w:date="2014-09-25T18:23:00Z">
              <w:r w:rsidR="00A7108F">
                <w:t xml:space="preserve">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</w:pPr>
            <w:r w:rsidRPr="00F07626">
              <w:t xml:space="preserve">The </w:t>
            </w:r>
            <w:r w:rsidR="008E41EB">
              <w:t>Service Provider</w:t>
            </w:r>
            <w:r w:rsidRPr="00F07626">
              <w:t xml:space="preserve"> must adhere to appropriate contingency plans as agreed to by </w:t>
            </w:r>
            <w:r w:rsidR="008E41EB">
              <w:t>TDCC</w:t>
            </w:r>
            <w:r w:rsidRPr="00F07626">
              <w:t xml:space="preserve"> and the </w:t>
            </w:r>
            <w:r w:rsidR="008E41EB">
              <w:t>Service Provider</w:t>
            </w:r>
            <w:r w:rsidRPr="00F07626">
              <w:t xml:space="preserve"> in the Agreement.  </w:t>
            </w:r>
            <w:ins w:id="6" w:author="Richard Arenaro" w:date="2014-09-25T18:23:00Z">
              <w:r w:rsidR="00A7108F">
                <w:t xml:space="preserve"> Yes, within the boundaries of the agreed SLA.</w:t>
              </w:r>
            </w:ins>
          </w:p>
          <w:p w:rsidR="007858EB" w:rsidRPr="00F07626" w:rsidRDefault="007858EB" w:rsidP="00101F22">
            <w:pPr>
              <w:rPr>
                <w:color w:val="333333"/>
              </w:rPr>
            </w:pPr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</w:pPr>
            <w:r w:rsidRPr="00F07626">
              <w:rPr>
                <w:color w:val="333333"/>
              </w:rPr>
              <w:t xml:space="preserve">Employees and other representatives of the </w:t>
            </w:r>
            <w:r w:rsidR="008E41EB">
              <w:rPr>
                <w:color w:val="333333"/>
              </w:rPr>
              <w:t>Service Provider</w:t>
            </w:r>
            <w:r w:rsidRPr="00F07626">
              <w:rPr>
                <w:color w:val="333333"/>
              </w:rPr>
              <w:t xml:space="preserve"> shall not alter or have access to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’s information unless it is in accordance to a negotiated agreement between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and the </w:t>
            </w:r>
            <w:r w:rsidR="008E41EB">
              <w:rPr>
                <w:color w:val="333333"/>
              </w:rPr>
              <w:t>Service Provider</w:t>
            </w:r>
            <w:r w:rsidR="00BC2739">
              <w:rPr>
                <w:color w:val="333333"/>
              </w:rPr>
              <w:t>.</w:t>
            </w:r>
            <w:ins w:id="7" w:author="Richard Arenaro" w:date="2014-09-25T18:23:00Z">
              <w:r w:rsidR="00A7108F">
                <w:rPr>
                  <w:color w:val="333333"/>
                </w:rPr>
                <w:t xml:space="preserve">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color w:val="333333"/>
              </w:rPr>
            </w:pPr>
            <w:r w:rsidRPr="00F07626">
              <w:rPr>
                <w:color w:val="333333"/>
              </w:rPr>
              <w:t xml:space="preserve">The </w:t>
            </w:r>
            <w:r w:rsidR="008E41EB">
              <w:rPr>
                <w:color w:val="333333"/>
              </w:rPr>
              <w:t>Service Provider</w:t>
            </w:r>
            <w:r w:rsidRPr="00F07626">
              <w:rPr>
                <w:color w:val="333333"/>
              </w:rPr>
              <w:t xml:space="preserve"> shall periodically perform security audits and monitor for security vulnerabilities and shall provide these results when requested by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>.</w:t>
            </w:r>
            <w:ins w:id="8" w:author="Richard Arenaro" w:date="2014-09-25T18:23:00Z">
              <w:r w:rsidR="00A7108F">
                <w:rPr>
                  <w:color w:val="333333"/>
                </w:rPr>
                <w:t xml:space="preserve"> 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color w:val="333333"/>
              </w:rPr>
            </w:pPr>
            <w:r w:rsidRPr="00F07626">
              <w:rPr>
                <w:color w:val="333333"/>
              </w:rPr>
              <w:t xml:space="preserve">The </w:t>
            </w:r>
            <w:r w:rsidR="008E41EB">
              <w:rPr>
                <w:color w:val="333333"/>
              </w:rPr>
              <w:t>Service Provider</w:t>
            </w:r>
            <w:r w:rsidRPr="00F07626">
              <w:rPr>
                <w:color w:val="333333"/>
              </w:rPr>
              <w:t xml:space="preserve"> shall report to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all known security breaches within a time specified by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for the environment in which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>’s information resides.</w:t>
            </w:r>
            <w:ins w:id="9" w:author="Richard Arenaro" w:date="2014-09-25T18:24:00Z">
              <w:r w:rsidR="00A7108F">
                <w:rPr>
                  <w:color w:val="333333"/>
                </w:rPr>
                <w:t xml:space="preserve">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  <w:rPr>
                <w:color w:val="333333"/>
              </w:rPr>
            </w:pPr>
            <w:r w:rsidRPr="00F07626">
              <w:rPr>
                <w:color w:val="333333"/>
              </w:rPr>
              <w:t xml:space="preserve">The </w:t>
            </w:r>
            <w:r w:rsidR="008E41EB">
              <w:rPr>
                <w:color w:val="333333"/>
              </w:rPr>
              <w:t>Service Provider</w:t>
            </w:r>
            <w:r w:rsidRPr="00F07626">
              <w:rPr>
                <w:color w:val="333333"/>
              </w:rPr>
              <w:t xml:space="preserve"> shall cooperate with </w:t>
            </w:r>
            <w:r w:rsidR="008E41EB">
              <w:rPr>
                <w:color w:val="333333"/>
              </w:rPr>
              <w:t>TDCC</w:t>
            </w:r>
            <w:r w:rsidRPr="00F07626">
              <w:rPr>
                <w:color w:val="333333"/>
              </w:rPr>
              <w:t xml:space="preserve"> during fraud and security incident investigations.  </w:t>
            </w:r>
            <w:ins w:id="10" w:author="Richard Arenaro" w:date="2014-09-25T18:24:00Z">
              <w:r w:rsidR="00A7108F">
                <w:rPr>
                  <w:color w:val="333333"/>
                </w:rPr>
                <w:t>Yes, within an agreed upon approach.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</w:pPr>
            <w:r w:rsidRPr="00F07626">
              <w:lastRenderedPageBreak/>
              <w:t xml:space="preserve">The </w:t>
            </w:r>
            <w:r w:rsidR="008E41EB">
              <w:t>Service Provider</w:t>
            </w:r>
            <w:r w:rsidRPr="00F07626">
              <w:t xml:space="preserve"> shall permit </w:t>
            </w:r>
            <w:r w:rsidR="008E41EB">
              <w:t>TDCC</w:t>
            </w:r>
            <w:r w:rsidRPr="00F07626">
              <w:t xml:space="preserve"> full access to </w:t>
            </w:r>
            <w:r w:rsidR="008E41EB">
              <w:t>TDCC</w:t>
            </w:r>
            <w:r w:rsidRPr="00F07626">
              <w:t xml:space="preserve">’s information, including the right for </w:t>
            </w:r>
            <w:r w:rsidR="008E41EB">
              <w:t>TDCC</w:t>
            </w:r>
            <w:r w:rsidRPr="00F07626">
              <w:t xml:space="preserve"> to conduct audits and perform security compliance reviews of the </w:t>
            </w:r>
            <w:r w:rsidR="008E41EB">
              <w:t>Service Provider</w:t>
            </w:r>
            <w:r w:rsidRPr="00F07626">
              <w:t>'s environment.</w:t>
            </w:r>
            <w:r w:rsidRPr="00F07626">
              <w:rPr>
                <w:color w:val="333333"/>
              </w:rPr>
              <w:t xml:space="preserve"> </w:t>
            </w:r>
            <w:ins w:id="11" w:author="Richard Arenaro" w:date="2014-09-25T18:24:00Z">
              <w:r w:rsidR="00A7108F">
                <w:rPr>
                  <w:color w:val="333333"/>
                </w:rPr>
                <w:t xml:space="preserve"> TDCC shall have full access to their data.  Stroz </w:t>
              </w:r>
            </w:ins>
            <w:ins w:id="12" w:author="Richard Arenaro" w:date="2014-09-25T18:25:00Z">
              <w:r w:rsidR="00A7108F">
                <w:rPr>
                  <w:color w:val="333333"/>
                </w:rPr>
                <w:t xml:space="preserve">Friedberg </w:t>
              </w:r>
            </w:ins>
            <w:ins w:id="13" w:author="Richard Arenaro" w:date="2014-09-25T18:24:00Z">
              <w:r w:rsidR="00A7108F">
                <w:rPr>
                  <w:color w:val="333333"/>
                </w:rPr>
                <w:t>does not permit onsite audits by any of its clients, with the exception of physically viewing our data centers.  S</w:t>
              </w:r>
            </w:ins>
            <w:ins w:id="14" w:author="Richard Arenaro" w:date="2014-09-25T18:25:00Z">
              <w:r w:rsidR="00A7108F">
                <w:rPr>
                  <w:color w:val="333333"/>
                </w:rPr>
                <w:t>F will answer</w:t>
              </w:r>
            </w:ins>
            <w:ins w:id="15" w:author="Richard Arenaro" w:date="2014-09-25T18:26:00Z">
              <w:r w:rsidR="00A7108F">
                <w:rPr>
                  <w:color w:val="333333"/>
                </w:rPr>
                <w:t xml:space="preserve"> </w:t>
              </w:r>
            </w:ins>
            <w:ins w:id="16" w:author="Richard Arenaro" w:date="2014-09-25T18:25:00Z">
              <w:r w:rsidR="00A7108F">
                <w:rPr>
                  <w:color w:val="333333"/>
                </w:rPr>
                <w:t>specific question</w:t>
              </w:r>
            </w:ins>
            <w:ins w:id="17" w:author="Richard Arenaro" w:date="2014-09-25T18:26:00Z">
              <w:r w:rsidR="00A7108F">
                <w:rPr>
                  <w:color w:val="333333"/>
                </w:rPr>
                <w:t>n</w:t>
              </w:r>
            </w:ins>
            <w:ins w:id="18" w:author="Richard Arenaro" w:date="2014-09-25T18:25:00Z">
              <w:r w:rsidR="00A7108F">
                <w:rPr>
                  <w:color w:val="333333"/>
                </w:rPr>
                <w:t xml:space="preserve">aires </w:t>
              </w:r>
            </w:ins>
            <w:ins w:id="19" w:author="Richard Arenaro" w:date="2014-09-25T18:26:00Z">
              <w:r w:rsidR="00A7108F">
                <w:rPr>
                  <w:color w:val="333333"/>
                </w:rPr>
                <w:t>provided by TDCC with regards to compliance of policy.</w:t>
              </w:r>
            </w:ins>
          </w:p>
          <w:p w:rsidR="007858EB" w:rsidRPr="00F07626" w:rsidRDefault="007858EB" w:rsidP="007858EB"/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F07626" w:rsidRDefault="007858EB" w:rsidP="007858EB">
            <w:pPr>
              <w:numPr>
                <w:ilvl w:val="0"/>
                <w:numId w:val="6"/>
              </w:numPr>
            </w:pPr>
            <w:r w:rsidRPr="00F07626">
              <w:t xml:space="preserve">The </w:t>
            </w:r>
            <w:r w:rsidR="008E41EB">
              <w:t>Service Provider</w:t>
            </w:r>
            <w:r w:rsidRPr="00F07626">
              <w:t xml:space="preserve"> shall adhere to applicable industry standards of due care throughout the duration of the Agreement.</w:t>
            </w:r>
            <w:ins w:id="20" w:author="Richard Arenaro" w:date="2014-09-25T18:26:00Z">
              <w:r w:rsidR="00A7108F">
                <w:t xml:space="preserve"> Yes</w:t>
              </w:r>
            </w:ins>
          </w:p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101F22" w:rsidRDefault="00101F22" w:rsidP="007858EB">
            <w:pPr>
              <w:numPr>
                <w:ilvl w:val="0"/>
                <w:numId w:val="6"/>
              </w:numPr>
            </w:pPr>
            <w:r w:rsidRPr="00101F22">
              <w:t>The Service Provider shall pre-qualify all employees and other representatives who have access to TDCC’s information by means of background checks consistent with TDCC’s criteria and local law.</w:t>
            </w:r>
            <w:ins w:id="21" w:author="Richard Arenaro" w:date="2014-09-25T18:26:00Z">
              <w:r w:rsidR="00A7108F">
                <w:t xml:space="preserve"> Yes</w:t>
              </w:r>
            </w:ins>
          </w:p>
          <w:p w:rsidR="007858EB" w:rsidRPr="00F07626" w:rsidRDefault="007858EB" w:rsidP="00F77D4E"/>
        </w:tc>
      </w:tr>
      <w:tr w:rsidR="007858EB" w:rsidRPr="00F07626">
        <w:trPr>
          <w:jc w:val="center"/>
        </w:trPr>
        <w:tc>
          <w:tcPr>
            <w:tcW w:w="5000" w:type="pct"/>
            <w:tcBorders>
              <w:top w:val="outset" w:sz="6" w:space="0" w:color="222222"/>
              <w:left w:val="outset" w:sz="6" w:space="0" w:color="222222"/>
              <w:bottom w:val="outset" w:sz="6" w:space="0" w:color="222222"/>
              <w:right w:val="outset" w:sz="6" w:space="0" w:color="222222"/>
            </w:tcBorders>
            <w:shd w:val="clear" w:color="auto" w:fill="auto"/>
          </w:tcPr>
          <w:p w:rsidR="007858EB" w:rsidRPr="00101F22" w:rsidRDefault="00101F22" w:rsidP="007858EB">
            <w:pPr>
              <w:numPr>
                <w:ilvl w:val="0"/>
                <w:numId w:val="6"/>
              </w:numPr>
            </w:pPr>
            <w:r w:rsidRPr="00101F22">
              <w:t>The Service Provider shall be in compliance with all applicable local laws and regulations (e.g., Data Privacy/Protection, Export/Import, Patent, Copyright.)</w:t>
            </w:r>
            <w:ins w:id="22" w:author="Richard Arenaro" w:date="2014-09-25T18:27:00Z">
              <w:r w:rsidR="00A7108F">
                <w:t xml:space="preserve"> Yes</w:t>
              </w:r>
            </w:ins>
            <w:bookmarkStart w:id="23" w:name="_GoBack"/>
            <w:bookmarkEnd w:id="23"/>
          </w:p>
          <w:p w:rsidR="007858EB" w:rsidRPr="00F07626" w:rsidRDefault="007858EB" w:rsidP="00F77D4E">
            <w:pPr>
              <w:rPr>
                <w:color w:val="0000FF"/>
              </w:rPr>
            </w:pPr>
          </w:p>
        </w:tc>
      </w:tr>
    </w:tbl>
    <w:p w:rsidR="007858EB" w:rsidRPr="00F07626" w:rsidRDefault="007858EB" w:rsidP="007858EB">
      <w:pPr>
        <w:pStyle w:val="BlockText1"/>
        <w:rPr>
          <w:snapToGrid w:val="0"/>
          <w:sz w:val="24"/>
        </w:rPr>
      </w:pPr>
    </w:p>
    <w:p w:rsidR="008F7673" w:rsidRPr="00F07626" w:rsidRDefault="008F7673">
      <w:pPr>
        <w:ind w:right="-360"/>
      </w:pPr>
    </w:p>
    <w:sectPr w:rsidR="008F7673" w:rsidRPr="00F07626" w:rsidSect="00BC273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777" w:rsidRDefault="00CA3777">
      <w:r>
        <w:separator/>
      </w:r>
    </w:p>
  </w:endnote>
  <w:endnote w:type="continuationSeparator" w:id="0">
    <w:p w:rsidR="00CA3777" w:rsidRDefault="00CA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ms Rmn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B6" w:rsidRPr="009227B8" w:rsidRDefault="00E12FB6">
    <w:pPr>
      <w:pStyle w:val="Footer"/>
      <w:rPr>
        <w:sz w:val="18"/>
      </w:rPr>
    </w:pPr>
    <w:r>
      <w:rPr>
        <w:sz w:val="18"/>
      </w:rPr>
      <w:tab/>
      <w:t>DOW CONFIDENTIAL - Do not share without permission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777" w:rsidRDefault="00CA3777">
      <w:r>
        <w:separator/>
      </w:r>
    </w:p>
  </w:footnote>
  <w:footnote w:type="continuationSeparator" w:id="0">
    <w:p w:rsidR="00CA3777" w:rsidRDefault="00CA37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E73" w:rsidRDefault="00A11E73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exact"/>
      <w:rPr>
        <w:rFonts w:ascii="Courier" w:hAnsi="Courier"/>
        <w:sz w:val="23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3AC8957E"/>
    <w:lvl w:ilvl="0">
      <w:start w:val="1"/>
      <w:numFmt w:val="decimal"/>
      <w:lvlRestart w:val="0"/>
      <w:pStyle w:val="Legal2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72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color w:val="auto"/>
        <w:sz w:val="24"/>
        <w:u w:val="none"/>
      </w:rPr>
    </w:lvl>
    <w:lvl w:ilvl="2">
      <w:start w:val="1"/>
      <w:numFmt w:val="lowerLetter"/>
      <w:pStyle w:val="Legal2L3"/>
      <w:lvlText w:val="(%3)"/>
      <w:lvlJc w:val="left"/>
      <w:pPr>
        <w:tabs>
          <w:tab w:val="num" w:pos="2160"/>
        </w:tabs>
        <w:ind w:left="144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Legal2L4"/>
      <w:lvlText w:val="(%4)"/>
      <w:lvlJc w:val="left"/>
      <w:pPr>
        <w:tabs>
          <w:tab w:val="num" w:pos="2880"/>
        </w:tabs>
        <w:ind w:left="216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Legal2L5"/>
      <w:lvlText w:val="(%5)"/>
      <w:lvlJc w:val="left"/>
      <w:pPr>
        <w:tabs>
          <w:tab w:val="num" w:pos="2880"/>
        </w:tabs>
        <w:ind w:left="216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5">
      <w:start w:val="1"/>
      <w:numFmt w:val="lowerLetter"/>
      <w:pStyle w:val="Legal2L6"/>
      <w:lvlText w:val="%6."/>
      <w:lvlJc w:val="left"/>
      <w:pPr>
        <w:tabs>
          <w:tab w:val="num" w:pos="4320"/>
        </w:tabs>
        <w:ind w:left="360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6">
      <w:start w:val="1"/>
      <w:numFmt w:val="lowerRoman"/>
      <w:pStyle w:val="Legal2L7"/>
      <w:lvlText w:val="%7."/>
      <w:lvlJc w:val="left"/>
      <w:pPr>
        <w:tabs>
          <w:tab w:val="num" w:pos="5040"/>
        </w:tabs>
        <w:ind w:left="432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7">
      <w:start w:val="1"/>
      <w:numFmt w:val="lowerLetter"/>
      <w:pStyle w:val="Legal2L8"/>
      <w:lvlText w:val="%8)"/>
      <w:lvlJc w:val="left"/>
      <w:pPr>
        <w:tabs>
          <w:tab w:val="num" w:pos="5760"/>
        </w:tabs>
        <w:ind w:left="504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pStyle w:val="Legal2L9"/>
      <w:lvlText w:val="%9)"/>
      <w:lvlJc w:val="left"/>
      <w:pPr>
        <w:tabs>
          <w:tab w:val="num" w:pos="6480"/>
        </w:tabs>
        <w:ind w:left="5760" w:firstLine="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</w:abstractNum>
  <w:abstractNum w:abstractNumId="1">
    <w:nsid w:val="00000010"/>
    <w:multiLevelType w:val="hybridMultilevel"/>
    <w:tmpl w:val="BAF0F932"/>
    <w:lvl w:ilvl="0" w:tplc="44BE9024">
      <w:start w:val="1"/>
      <w:numFmt w:val="decimal"/>
      <w:lvlText w:val="%1."/>
      <w:lvlJc w:val="left"/>
      <w:pPr>
        <w:ind w:left="720" w:hanging="720"/>
      </w:pPr>
      <w:rPr>
        <w:rFonts w:ascii="Tms Rmn" w:hAnsi="Tms Rmn" w:cs="Times New Roman" w:hint="default"/>
      </w:rPr>
    </w:lvl>
    <w:lvl w:ilvl="1" w:tplc="8C0C09AE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5443D3"/>
    <w:multiLevelType w:val="hybridMultilevel"/>
    <w:tmpl w:val="FCBC7D1E"/>
    <w:lvl w:ilvl="0" w:tplc="906AB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8465D6"/>
    <w:multiLevelType w:val="singleLevel"/>
    <w:tmpl w:val="4348B33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>
    <w:nsid w:val="10FC33FB"/>
    <w:multiLevelType w:val="hybridMultilevel"/>
    <w:tmpl w:val="FBC699CA"/>
    <w:lvl w:ilvl="0" w:tplc="636E0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00B1F"/>
    <w:multiLevelType w:val="hybridMultilevel"/>
    <w:tmpl w:val="BAF0F932"/>
    <w:lvl w:ilvl="0" w:tplc="44BE9024">
      <w:start w:val="1"/>
      <w:numFmt w:val="decimal"/>
      <w:lvlText w:val="%1."/>
      <w:lvlJc w:val="left"/>
      <w:pPr>
        <w:ind w:left="720" w:hanging="720"/>
      </w:pPr>
      <w:rPr>
        <w:rFonts w:ascii="Tms Rmn" w:hAnsi="Tms Rmn" w:cs="Times New Roman" w:hint="default"/>
      </w:rPr>
    </w:lvl>
    <w:lvl w:ilvl="1" w:tplc="8C0C09AE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7F1F83"/>
    <w:multiLevelType w:val="singleLevel"/>
    <w:tmpl w:val="586C9A44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F1658CF"/>
    <w:multiLevelType w:val="singleLevel"/>
    <w:tmpl w:val="6AD854AA"/>
    <w:lvl w:ilvl="0">
      <w:start w:val="5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8">
    <w:nsid w:val="4AFD1528"/>
    <w:multiLevelType w:val="multilevel"/>
    <w:tmpl w:val="C56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7772F4"/>
    <w:multiLevelType w:val="singleLevel"/>
    <w:tmpl w:val="70B66326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0">
    <w:nsid w:val="5BDB1D28"/>
    <w:multiLevelType w:val="hybridMultilevel"/>
    <w:tmpl w:val="80D256EA"/>
    <w:lvl w:ilvl="0" w:tplc="0FE64716">
      <w:start w:val="3"/>
      <w:numFmt w:val="lowerLetter"/>
      <w:lvlText w:val="%1."/>
      <w:lvlJc w:val="left"/>
      <w:pPr>
        <w:tabs>
          <w:tab w:val="num" w:pos="984"/>
        </w:tabs>
        <w:ind w:left="984" w:hanging="62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C40B39"/>
    <w:multiLevelType w:val="hybridMultilevel"/>
    <w:tmpl w:val="82D6E6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2"/>
  </w:num>
  <w:num w:numId="7">
    <w:abstractNumId w:val="11"/>
  </w:num>
  <w:num w:numId="8">
    <w:abstractNumId w:val="0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4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5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0"/>
  </w:num>
  <w:num w:numId="98">
    <w:abstractNumId w:val="0"/>
  </w:num>
  <w:num w:numId="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0"/>
  </w:num>
  <w:num w:numId="102">
    <w:abstractNumId w:val="8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5D"/>
    <w:rsid w:val="00004604"/>
    <w:rsid w:val="00013499"/>
    <w:rsid w:val="00014370"/>
    <w:rsid w:val="00014D96"/>
    <w:rsid w:val="00016D34"/>
    <w:rsid w:val="000262E1"/>
    <w:rsid w:val="00041E88"/>
    <w:rsid w:val="000672C8"/>
    <w:rsid w:val="00071307"/>
    <w:rsid w:val="00090988"/>
    <w:rsid w:val="000A5DCC"/>
    <w:rsid w:val="000B108E"/>
    <w:rsid w:val="000B4462"/>
    <w:rsid w:val="000C111A"/>
    <w:rsid w:val="000C6630"/>
    <w:rsid w:val="000D422B"/>
    <w:rsid w:val="000E55CE"/>
    <w:rsid w:val="00101F22"/>
    <w:rsid w:val="001068FE"/>
    <w:rsid w:val="00106F14"/>
    <w:rsid w:val="001377F8"/>
    <w:rsid w:val="00150126"/>
    <w:rsid w:val="00153D2A"/>
    <w:rsid w:val="0017336B"/>
    <w:rsid w:val="0019332D"/>
    <w:rsid w:val="001A4614"/>
    <w:rsid w:val="001A51CD"/>
    <w:rsid w:val="001A73CA"/>
    <w:rsid w:val="001B5D3D"/>
    <w:rsid w:val="001C17E5"/>
    <w:rsid w:val="001C6970"/>
    <w:rsid w:val="001D3CF3"/>
    <w:rsid w:val="001D63D5"/>
    <w:rsid w:val="001D7F5B"/>
    <w:rsid w:val="001E71AB"/>
    <w:rsid w:val="001F0C02"/>
    <w:rsid w:val="001F39A8"/>
    <w:rsid w:val="001F4490"/>
    <w:rsid w:val="00215506"/>
    <w:rsid w:val="002344BE"/>
    <w:rsid w:val="00265608"/>
    <w:rsid w:val="00271C6B"/>
    <w:rsid w:val="002817AE"/>
    <w:rsid w:val="002A3A87"/>
    <w:rsid w:val="002B27A3"/>
    <w:rsid w:val="002C5728"/>
    <w:rsid w:val="002E2C0F"/>
    <w:rsid w:val="002E7F58"/>
    <w:rsid w:val="002F3DD7"/>
    <w:rsid w:val="002F6FE4"/>
    <w:rsid w:val="002F73C8"/>
    <w:rsid w:val="0030122D"/>
    <w:rsid w:val="00302606"/>
    <w:rsid w:val="0030535F"/>
    <w:rsid w:val="00321DB5"/>
    <w:rsid w:val="00334AA0"/>
    <w:rsid w:val="003553A6"/>
    <w:rsid w:val="00355AB2"/>
    <w:rsid w:val="00362C07"/>
    <w:rsid w:val="003838BD"/>
    <w:rsid w:val="003931F1"/>
    <w:rsid w:val="00393415"/>
    <w:rsid w:val="00396F44"/>
    <w:rsid w:val="003A0451"/>
    <w:rsid w:val="003B59E6"/>
    <w:rsid w:val="003C1A26"/>
    <w:rsid w:val="003D1E5D"/>
    <w:rsid w:val="003D39D5"/>
    <w:rsid w:val="00406D92"/>
    <w:rsid w:val="00412424"/>
    <w:rsid w:val="00412C04"/>
    <w:rsid w:val="00430A01"/>
    <w:rsid w:val="00435AFC"/>
    <w:rsid w:val="00446BA7"/>
    <w:rsid w:val="00447785"/>
    <w:rsid w:val="00464AF9"/>
    <w:rsid w:val="004665DA"/>
    <w:rsid w:val="00486F2A"/>
    <w:rsid w:val="00487186"/>
    <w:rsid w:val="00496E9C"/>
    <w:rsid w:val="004A3264"/>
    <w:rsid w:val="004C4168"/>
    <w:rsid w:val="004F4397"/>
    <w:rsid w:val="004F58D8"/>
    <w:rsid w:val="00517D8F"/>
    <w:rsid w:val="00583F44"/>
    <w:rsid w:val="005A7FEC"/>
    <w:rsid w:val="005B1755"/>
    <w:rsid w:val="005C0DFC"/>
    <w:rsid w:val="005D509D"/>
    <w:rsid w:val="005D7805"/>
    <w:rsid w:val="005E0DF4"/>
    <w:rsid w:val="005E11A7"/>
    <w:rsid w:val="005F3D2D"/>
    <w:rsid w:val="00612C1B"/>
    <w:rsid w:val="00613742"/>
    <w:rsid w:val="00613794"/>
    <w:rsid w:val="00614924"/>
    <w:rsid w:val="00626CFE"/>
    <w:rsid w:val="00635F49"/>
    <w:rsid w:val="00643749"/>
    <w:rsid w:val="006444A5"/>
    <w:rsid w:val="0064760D"/>
    <w:rsid w:val="00647D78"/>
    <w:rsid w:val="00652A57"/>
    <w:rsid w:val="00666331"/>
    <w:rsid w:val="00672405"/>
    <w:rsid w:val="00686CF7"/>
    <w:rsid w:val="006A1CCF"/>
    <w:rsid w:val="006A2618"/>
    <w:rsid w:val="006A344D"/>
    <w:rsid w:val="006A71C0"/>
    <w:rsid w:val="006B5865"/>
    <w:rsid w:val="006C3EDF"/>
    <w:rsid w:val="006E355B"/>
    <w:rsid w:val="00704D5D"/>
    <w:rsid w:val="007207EC"/>
    <w:rsid w:val="007216E9"/>
    <w:rsid w:val="00726434"/>
    <w:rsid w:val="007311D2"/>
    <w:rsid w:val="0074603C"/>
    <w:rsid w:val="007473A0"/>
    <w:rsid w:val="00757947"/>
    <w:rsid w:val="00765BF6"/>
    <w:rsid w:val="007722E9"/>
    <w:rsid w:val="007807EB"/>
    <w:rsid w:val="0078131D"/>
    <w:rsid w:val="007858EB"/>
    <w:rsid w:val="0078718F"/>
    <w:rsid w:val="007A0334"/>
    <w:rsid w:val="007A433A"/>
    <w:rsid w:val="007A4D5D"/>
    <w:rsid w:val="007A7C58"/>
    <w:rsid w:val="007B1DAA"/>
    <w:rsid w:val="007B5A46"/>
    <w:rsid w:val="007C0AAC"/>
    <w:rsid w:val="007C0B88"/>
    <w:rsid w:val="007F46AC"/>
    <w:rsid w:val="00805CA2"/>
    <w:rsid w:val="00810AF6"/>
    <w:rsid w:val="00825AC9"/>
    <w:rsid w:val="008270CF"/>
    <w:rsid w:val="00827F6D"/>
    <w:rsid w:val="008300B2"/>
    <w:rsid w:val="008344CB"/>
    <w:rsid w:val="00845B27"/>
    <w:rsid w:val="00845D5B"/>
    <w:rsid w:val="00851B65"/>
    <w:rsid w:val="00854642"/>
    <w:rsid w:val="00857A3C"/>
    <w:rsid w:val="008A1191"/>
    <w:rsid w:val="008A7EA2"/>
    <w:rsid w:val="008B3459"/>
    <w:rsid w:val="008B660B"/>
    <w:rsid w:val="008D5904"/>
    <w:rsid w:val="008E2A01"/>
    <w:rsid w:val="008E3AD6"/>
    <w:rsid w:val="008E41EB"/>
    <w:rsid w:val="008F7673"/>
    <w:rsid w:val="0090018D"/>
    <w:rsid w:val="009160F3"/>
    <w:rsid w:val="009227B8"/>
    <w:rsid w:val="00922BB7"/>
    <w:rsid w:val="00923764"/>
    <w:rsid w:val="00947C48"/>
    <w:rsid w:val="00976E9D"/>
    <w:rsid w:val="0099440A"/>
    <w:rsid w:val="009B153D"/>
    <w:rsid w:val="009B6980"/>
    <w:rsid w:val="009C2347"/>
    <w:rsid w:val="009E14CC"/>
    <w:rsid w:val="009F3783"/>
    <w:rsid w:val="00A07FC8"/>
    <w:rsid w:val="00A11E73"/>
    <w:rsid w:val="00A14E89"/>
    <w:rsid w:val="00A210FE"/>
    <w:rsid w:val="00A33BC8"/>
    <w:rsid w:val="00A410A1"/>
    <w:rsid w:val="00A54E6C"/>
    <w:rsid w:val="00A7108F"/>
    <w:rsid w:val="00A75A47"/>
    <w:rsid w:val="00AA07A6"/>
    <w:rsid w:val="00AB2DB7"/>
    <w:rsid w:val="00AB7D26"/>
    <w:rsid w:val="00AC1F90"/>
    <w:rsid w:val="00AC6618"/>
    <w:rsid w:val="00AD6674"/>
    <w:rsid w:val="00AF0E68"/>
    <w:rsid w:val="00AF79ED"/>
    <w:rsid w:val="00B226BE"/>
    <w:rsid w:val="00B23014"/>
    <w:rsid w:val="00B25C52"/>
    <w:rsid w:val="00B55D6D"/>
    <w:rsid w:val="00BB3DD8"/>
    <w:rsid w:val="00BC2739"/>
    <w:rsid w:val="00BD36A0"/>
    <w:rsid w:val="00BD3778"/>
    <w:rsid w:val="00BD4697"/>
    <w:rsid w:val="00BE0B99"/>
    <w:rsid w:val="00C05F30"/>
    <w:rsid w:val="00C27419"/>
    <w:rsid w:val="00C36269"/>
    <w:rsid w:val="00C42C07"/>
    <w:rsid w:val="00C57BB2"/>
    <w:rsid w:val="00C724B2"/>
    <w:rsid w:val="00C85DB4"/>
    <w:rsid w:val="00C912FF"/>
    <w:rsid w:val="00CA3777"/>
    <w:rsid w:val="00CB68A2"/>
    <w:rsid w:val="00CC0F48"/>
    <w:rsid w:val="00CD5A64"/>
    <w:rsid w:val="00CE48CF"/>
    <w:rsid w:val="00CF03F0"/>
    <w:rsid w:val="00CF1E3D"/>
    <w:rsid w:val="00CF64B1"/>
    <w:rsid w:val="00D079E4"/>
    <w:rsid w:val="00D22305"/>
    <w:rsid w:val="00D354C0"/>
    <w:rsid w:val="00D4244B"/>
    <w:rsid w:val="00D42F21"/>
    <w:rsid w:val="00D5353D"/>
    <w:rsid w:val="00D576FF"/>
    <w:rsid w:val="00D806B5"/>
    <w:rsid w:val="00D879C5"/>
    <w:rsid w:val="00DA1E0E"/>
    <w:rsid w:val="00DA2272"/>
    <w:rsid w:val="00DB169E"/>
    <w:rsid w:val="00DB66D2"/>
    <w:rsid w:val="00DC1117"/>
    <w:rsid w:val="00DC1AF6"/>
    <w:rsid w:val="00DC4021"/>
    <w:rsid w:val="00DC6056"/>
    <w:rsid w:val="00DD6B01"/>
    <w:rsid w:val="00E01304"/>
    <w:rsid w:val="00E12B91"/>
    <w:rsid w:val="00E12FB6"/>
    <w:rsid w:val="00E32435"/>
    <w:rsid w:val="00E36B85"/>
    <w:rsid w:val="00E52A45"/>
    <w:rsid w:val="00E52BA4"/>
    <w:rsid w:val="00E63962"/>
    <w:rsid w:val="00E70877"/>
    <w:rsid w:val="00E85CAB"/>
    <w:rsid w:val="00E96AA9"/>
    <w:rsid w:val="00EA2A6B"/>
    <w:rsid w:val="00EB74B7"/>
    <w:rsid w:val="00EC0751"/>
    <w:rsid w:val="00ED2B7D"/>
    <w:rsid w:val="00ED5170"/>
    <w:rsid w:val="00EE22DA"/>
    <w:rsid w:val="00F06711"/>
    <w:rsid w:val="00F0690C"/>
    <w:rsid w:val="00F07626"/>
    <w:rsid w:val="00F136D2"/>
    <w:rsid w:val="00F16347"/>
    <w:rsid w:val="00F1719E"/>
    <w:rsid w:val="00F408BA"/>
    <w:rsid w:val="00F45B5F"/>
    <w:rsid w:val="00F71B5D"/>
    <w:rsid w:val="00F72DAD"/>
    <w:rsid w:val="00F77D4E"/>
    <w:rsid w:val="00F921AF"/>
    <w:rsid w:val="00FA74CB"/>
    <w:rsid w:val="00FB4624"/>
    <w:rsid w:val="00FB73C0"/>
    <w:rsid w:val="00FE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color w:val="000000"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 w:hanging="360"/>
    </w:pPr>
    <w:rPr>
      <w:snapToGrid w:val="0"/>
    </w:rPr>
  </w:style>
  <w:style w:type="paragraph" w:styleId="BodyText">
    <w:name w:val="Body Text"/>
    <w:basedOn w:val="Normal"/>
    <w:pPr>
      <w:spacing w:before="240"/>
      <w:jc w:val="both"/>
    </w:pPr>
    <w:rPr>
      <w:rFonts w:ascii="Palatino" w:hAnsi="Palatino"/>
    </w:rPr>
  </w:style>
  <w:style w:type="paragraph" w:styleId="Title">
    <w:name w:val="Title"/>
    <w:basedOn w:val="Normal"/>
    <w:qFormat/>
    <w:pPr>
      <w:jc w:val="center"/>
    </w:pPr>
    <w:rPr>
      <w:rFonts w:ascii="Times" w:hAnsi="Times"/>
      <w:b/>
    </w:rPr>
  </w:style>
  <w:style w:type="paragraph" w:customStyle="1" w:styleId="BodyText05">
    <w:name w:val="Body Text 0.5''"/>
    <w:basedOn w:val="BodyText"/>
    <w:rsid w:val="008F7673"/>
    <w:pPr>
      <w:spacing w:before="0" w:after="240"/>
      <w:ind w:firstLine="720"/>
      <w:jc w:val="left"/>
    </w:pPr>
    <w:rPr>
      <w:rFonts w:ascii="Garamond" w:hAnsi="Garamond"/>
    </w:rPr>
  </w:style>
  <w:style w:type="paragraph" w:customStyle="1" w:styleId="BlockText1">
    <w:name w:val="Block Text1"/>
    <w:basedOn w:val="Normal"/>
    <w:rsid w:val="008F7673"/>
    <w:pPr>
      <w:spacing w:before="100" w:after="100"/>
    </w:pPr>
    <w:rPr>
      <w:sz w:val="22"/>
    </w:rPr>
  </w:style>
  <w:style w:type="paragraph" w:styleId="BalloonText">
    <w:name w:val="Balloon Text"/>
    <w:basedOn w:val="Normal"/>
    <w:semiHidden/>
    <w:rsid w:val="007C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EC0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C075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C0751"/>
    <w:rPr>
      <w:b/>
      <w:bCs/>
    </w:rPr>
  </w:style>
  <w:style w:type="character" w:styleId="Strong">
    <w:name w:val="Strong"/>
    <w:basedOn w:val="DefaultParagraphFont"/>
    <w:qFormat/>
    <w:rsid w:val="005D509D"/>
    <w:rPr>
      <w:b/>
      <w:bCs/>
    </w:rPr>
  </w:style>
  <w:style w:type="paragraph" w:styleId="BlockText">
    <w:name w:val="Block Text"/>
    <w:basedOn w:val="Normal"/>
    <w:rsid w:val="005D509D"/>
    <w:pPr>
      <w:ind w:left="-720" w:right="-360"/>
    </w:pPr>
    <w:rPr>
      <w:rFonts w:ascii="Arial" w:hAnsi="Arial"/>
      <w:szCs w:val="24"/>
    </w:rPr>
  </w:style>
  <w:style w:type="paragraph" w:styleId="NormalWeb">
    <w:name w:val="Normal (Web)"/>
    <w:basedOn w:val="Normal"/>
    <w:rsid w:val="005D509D"/>
    <w:pPr>
      <w:spacing w:after="216"/>
    </w:pPr>
    <w:rPr>
      <w:szCs w:val="24"/>
    </w:rPr>
  </w:style>
  <w:style w:type="character" w:customStyle="1" w:styleId="Hyperlink1">
    <w:name w:val="Hyperlink1"/>
    <w:basedOn w:val="DefaultParagraphFont"/>
    <w:rsid w:val="005D509D"/>
    <w:rPr>
      <w:color w:val="000000"/>
      <w:u w:val="single"/>
    </w:rPr>
  </w:style>
  <w:style w:type="paragraph" w:customStyle="1" w:styleId="MapCont">
    <w:name w:val="MapCont"/>
    <w:basedOn w:val="Normal"/>
    <w:rsid w:val="00B25C52"/>
    <w:pPr>
      <w:spacing w:after="240"/>
    </w:pPr>
    <w:rPr>
      <w:rFonts w:ascii="Arial" w:hAnsi="Arial"/>
      <w:b/>
      <w:sz w:val="32"/>
    </w:rPr>
  </w:style>
  <w:style w:type="character" w:styleId="Hyperlink">
    <w:name w:val="Hyperlink"/>
    <w:basedOn w:val="DefaultParagraphFont"/>
    <w:rsid w:val="00B25C52"/>
    <w:rPr>
      <w:color w:val="0000FF"/>
      <w:u w:val="single"/>
    </w:rPr>
  </w:style>
  <w:style w:type="character" w:customStyle="1" w:styleId="DeltaViewInsertion">
    <w:name w:val="DeltaView Insertion"/>
    <w:rsid w:val="00271C6B"/>
    <w:rPr>
      <w:b/>
      <w:color w:val="0000FF"/>
      <w:u w:val="double"/>
    </w:rPr>
  </w:style>
  <w:style w:type="character" w:customStyle="1" w:styleId="DeltaViewDeletion">
    <w:name w:val="DeltaView Deletion"/>
    <w:rsid w:val="00271C6B"/>
    <w:rPr>
      <w:strike/>
      <w:color w:val="FF0000"/>
    </w:rPr>
  </w:style>
  <w:style w:type="paragraph" w:customStyle="1" w:styleId="MBPTitleBUC">
    <w:name w:val="MBP_Title BUC"/>
    <w:aliases w:val="t9,MBP_title BUC"/>
    <w:basedOn w:val="Normal"/>
    <w:rsid w:val="00271C6B"/>
    <w:pPr>
      <w:keepNext/>
      <w:autoSpaceDE w:val="0"/>
      <w:autoSpaceDN w:val="0"/>
      <w:adjustRightInd w:val="0"/>
      <w:spacing w:after="240"/>
      <w:jc w:val="center"/>
    </w:pPr>
    <w:rPr>
      <w:b/>
      <w:u w:val="single"/>
    </w:rPr>
  </w:style>
  <w:style w:type="character" w:customStyle="1" w:styleId="MBPCBold">
    <w:name w:val="MBPC_Bold"/>
    <w:aliases w:val="c1"/>
    <w:rsid w:val="00271C6B"/>
    <w:rPr>
      <w:b/>
    </w:rPr>
  </w:style>
  <w:style w:type="paragraph" w:customStyle="1" w:styleId="Legal2L1">
    <w:name w:val="Legal2_L1"/>
    <w:basedOn w:val="Normal"/>
    <w:next w:val="BodyText"/>
    <w:rsid w:val="00271C6B"/>
    <w:pPr>
      <w:keepNext/>
      <w:keepLines/>
      <w:numPr>
        <w:numId w:val="8"/>
      </w:numPr>
      <w:autoSpaceDE w:val="0"/>
      <w:autoSpaceDN w:val="0"/>
      <w:adjustRightInd w:val="0"/>
      <w:spacing w:after="240"/>
      <w:outlineLvl w:val="0"/>
    </w:pPr>
    <w:rPr>
      <w:sz w:val="22"/>
    </w:rPr>
  </w:style>
  <w:style w:type="paragraph" w:customStyle="1" w:styleId="Legal2L2">
    <w:name w:val="Legal2_L2"/>
    <w:basedOn w:val="Legal2L1"/>
    <w:autoRedefine/>
    <w:rsid w:val="00D22305"/>
    <w:pPr>
      <w:keepNext w:val="0"/>
      <w:keepLines w:val="0"/>
      <w:numPr>
        <w:ilvl w:val="1"/>
        <w:numId w:val="0"/>
      </w:numPr>
      <w:tabs>
        <w:tab w:val="num" w:pos="1440"/>
      </w:tabs>
      <w:ind w:left="720"/>
      <w:jc w:val="both"/>
      <w:outlineLvl w:val="1"/>
    </w:pPr>
    <w:rPr>
      <w:rFonts w:eastAsia="SimSun"/>
      <w:szCs w:val="24"/>
    </w:rPr>
  </w:style>
  <w:style w:type="paragraph" w:customStyle="1" w:styleId="Legal2L3">
    <w:name w:val="Legal2_L3"/>
    <w:basedOn w:val="Legal2L2"/>
    <w:autoRedefine/>
    <w:rsid w:val="008A7EA2"/>
    <w:pPr>
      <w:widowControl w:val="0"/>
      <w:numPr>
        <w:ilvl w:val="2"/>
        <w:numId w:val="8"/>
      </w:numPr>
      <w:tabs>
        <w:tab w:val="clear" w:pos="2160"/>
      </w:tabs>
      <w:ind w:hanging="720"/>
      <w:outlineLvl w:val="2"/>
    </w:pPr>
  </w:style>
  <w:style w:type="paragraph" w:customStyle="1" w:styleId="Legal2L4">
    <w:name w:val="Legal2_L4"/>
    <w:basedOn w:val="Legal2L3"/>
    <w:rsid w:val="00271C6B"/>
    <w:pPr>
      <w:numPr>
        <w:ilvl w:val="3"/>
      </w:numPr>
      <w:outlineLvl w:val="3"/>
    </w:pPr>
  </w:style>
  <w:style w:type="paragraph" w:customStyle="1" w:styleId="Legal2L5">
    <w:name w:val="Legal2_L5"/>
    <w:basedOn w:val="Legal2L4"/>
    <w:next w:val="BodyText"/>
    <w:rsid w:val="00271C6B"/>
    <w:pPr>
      <w:numPr>
        <w:ilvl w:val="4"/>
      </w:numPr>
      <w:jc w:val="left"/>
      <w:outlineLvl w:val="4"/>
    </w:pPr>
  </w:style>
  <w:style w:type="paragraph" w:customStyle="1" w:styleId="Legal2L6">
    <w:name w:val="Legal2_L6"/>
    <w:basedOn w:val="Legal2L5"/>
    <w:next w:val="BodyText"/>
    <w:rsid w:val="00271C6B"/>
    <w:pPr>
      <w:numPr>
        <w:ilvl w:val="5"/>
      </w:numPr>
      <w:outlineLvl w:val="5"/>
    </w:pPr>
  </w:style>
  <w:style w:type="paragraph" w:customStyle="1" w:styleId="Legal2L7">
    <w:name w:val="Legal2_L7"/>
    <w:basedOn w:val="Legal2L6"/>
    <w:next w:val="BodyText"/>
    <w:rsid w:val="00271C6B"/>
    <w:pPr>
      <w:numPr>
        <w:ilvl w:val="6"/>
      </w:numPr>
      <w:outlineLvl w:val="6"/>
    </w:pPr>
  </w:style>
  <w:style w:type="paragraph" w:customStyle="1" w:styleId="Legal2L8">
    <w:name w:val="Legal2_L8"/>
    <w:basedOn w:val="Legal2L7"/>
    <w:next w:val="BodyText"/>
    <w:rsid w:val="00271C6B"/>
    <w:pPr>
      <w:numPr>
        <w:ilvl w:val="7"/>
      </w:numPr>
      <w:outlineLvl w:val="7"/>
    </w:pPr>
  </w:style>
  <w:style w:type="paragraph" w:customStyle="1" w:styleId="Legal2L9">
    <w:name w:val="Legal2_L9"/>
    <w:basedOn w:val="Legal2L8"/>
    <w:next w:val="BodyText"/>
    <w:rsid w:val="00271C6B"/>
    <w:pPr>
      <w:numPr>
        <w:ilvl w:val="8"/>
      </w:numPr>
      <w:outlineLvl w:val="8"/>
    </w:pPr>
  </w:style>
  <w:style w:type="paragraph" w:customStyle="1" w:styleId="SingleSp">
    <w:name w:val="SingleSp"/>
    <w:basedOn w:val="Normal"/>
    <w:rsid w:val="00271C6B"/>
    <w:pPr>
      <w:autoSpaceDE w:val="0"/>
      <w:autoSpaceDN w:val="0"/>
      <w:adjustRightInd w:val="0"/>
    </w:pPr>
    <w:rPr>
      <w:szCs w:val="24"/>
    </w:rPr>
  </w:style>
  <w:style w:type="paragraph" w:customStyle="1" w:styleId="MBPBdSingleSpL">
    <w:name w:val="MBP_Bd Single Sp L"/>
    <w:aliases w:val="s1"/>
    <w:basedOn w:val="Normal"/>
    <w:rsid w:val="000B108E"/>
    <w:pPr>
      <w:autoSpaceDE w:val="0"/>
      <w:autoSpaceDN w:val="0"/>
      <w:adjustRightInd w:val="0"/>
      <w:spacing w:after="240"/>
    </w:pPr>
  </w:style>
  <w:style w:type="paragraph" w:customStyle="1" w:styleId="MBPTitleBL">
    <w:name w:val="MBP_Title BL"/>
    <w:aliases w:val="t7"/>
    <w:basedOn w:val="Normal"/>
    <w:next w:val="Normal"/>
    <w:rsid w:val="000B108E"/>
    <w:pPr>
      <w:keepNext/>
      <w:autoSpaceDE w:val="0"/>
      <w:autoSpaceDN w:val="0"/>
      <w:adjustRightInd w:val="0"/>
      <w:spacing w:after="240"/>
    </w:pPr>
    <w:rPr>
      <w:b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C60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color w:val="000000"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440" w:hanging="360"/>
    </w:pPr>
    <w:rPr>
      <w:snapToGrid w:val="0"/>
    </w:rPr>
  </w:style>
  <w:style w:type="paragraph" w:styleId="BodyText">
    <w:name w:val="Body Text"/>
    <w:basedOn w:val="Normal"/>
    <w:pPr>
      <w:spacing w:before="240"/>
      <w:jc w:val="both"/>
    </w:pPr>
    <w:rPr>
      <w:rFonts w:ascii="Palatino" w:hAnsi="Palatino"/>
    </w:rPr>
  </w:style>
  <w:style w:type="paragraph" w:styleId="Title">
    <w:name w:val="Title"/>
    <w:basedOn w:val="Normal"/>
    <w:qFormat/>
    <w:pPr>
      <w:jc w:val="center"/>
    </w:pPr>
    <w:rPr>
      <w:rFonts w:ascii="Times" w:hAnsi="Times"/>
      <w:b/>
    </w:rPr>
  </w:style>
  <w:style w:type="paragraph" w:customStyle="1" w:styleId="BodyText05">
    <w:name w:val="Body Text 0.5''"/>
    <w:basedOn w:val="BodyText"/>
    <w:rsid w:val="008F7673"/>
    <w:pPr>
      <w:spacing w:before="0" w:after="240"/>
      <w:ind w:firstLine="720"/>
      <w:jc w:val="left"/>
    </w:pPr>
    <w:rPr>
      <w:rFonts w:ascii="Garamond" w:hAnsi="Garamond"/>
    </w:rPr>
  </w:style>
  <w:style w:type="paragraph" w:customStyle="1" w:styleId="BlockText1">
    <w:name w:val="Block Text1"/>
    <w:basedOn w:val="Normal"/>
    <w:rsid w:val="008F7673"/>
    <w:pPr>
      <w:spacing w:before="100" w:after="100"/>
    </w:pPr>
    <w:rPr>
      <w:sz w:val="22"/>
    </w:rPr>
  </w:style>
  <w:style w:type="paragraph" w:styleId="BalloonText">
    <w:name w:val="Balloon Text"/>
    <w:basedOn w:val="Normal"/>
    <w:semiHidden/>
    <w:rsid w:val="007C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EC0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C075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C0751"/>
    <w:rPr>
      <w:b/>
      <w:bCs/>
    </w:rPr>
  </w:style>
  <w:style w:type="character" w:styleId="Strong">
    <w:name w:val="Strong"/>
    <w:basedOn w:val="DefaultParagraphFont"/>
    <w:qFormat/>
    <w:rsid w:val="005D509D"/>
    <w:rPr>
      <w:b/>
      <w:bCs/>
    </w:rPr>
  </w:style>
  <w:style w:type="paragraph" w:styleId="BlockText">
    <w:name w:val="Block Text"/>
    <w:basedOn w:val="Normal"/>
    <w:rsid w:val="005D509D"/>
    <w:pPr>
      <w:ind w:left="-720" w:right="-360"/>
    </w:pPr>
    <w:rPr>
      <w:rFonts w:ascii="Arial" w:hAnsi="Arial"/>
      <w:szCs w:val="24"/>
    </w:rPr>
  </w:style>
  <w:style w:type="paragraph" w:styleId="NormalWeb">
    <w:name w:val="Normal (Web)"/>
    <w:basedOn w:val="Normal"/>
    <w:rsid w:val="005D509D"/>
    <w:pPr>
      <w:spacing w:after="216"/>
    </w:pPr>
    <w:rPr>
      <w:szCs w:val="24"/>
    </w:rPr>
  </w:style>
  <w:style w:type="character" w:customStyle="1" w:styleId="Hyperlink1">
    <w:name w:val="Hyperlink1"/>
    <w:basedOn w:val="DefaultParagraphFont"/>
    <w:rsid w:val="005D509D"/>
    <w:rPr>
      <w:color w:val="000000"/>
      <w:u w:val="single"/>
    </w:rPr>
  </w:style>
  <w:style w:type="paragraph" w:customStyle="1" w:styleId="MapCont">
    <w:name w:val="MapCont"/>
    <w:basedOn w:val="Normal"/>
    <w:rsid w:val="00B25C52"/>
    <w:pPr>
      <w:spacing w:after="240"/>
    </w:pPr>
    <w:rPr>
      <w:rFonts w:ascii="Arial" w:hAnsi="Arial"/>
      <w:b/>
      <w:sz w:val="32"/>
    </w:rPr>
  </w:style>
  <w:style w:type="character" w:styleId="Hyperlink">
    <w:name w:val="Hyperlink"/>
    <w:basedOn w:val="DefaultParagraphFont"/>
    <w:rsid w:val="00B25C52"/>
    <w:rPr>
      <w:color w:val="0000FF"/>
      <w:u w:val="single"/>
    </w:rPr>
  </w:style>
  <w:style w:type="character" w:customStyle="1" w:styleId="DeltaViewInsertion">
    <w:name w:val="DeltaView Insertion"/>
    <w:rsid w:val="00271C6B"/>
    <w:rPr>
      <w:b/>
      <w:color w:val="0000FF"/>
      <w:u w:val="double"/>
    </w:rPr>
  </w:style>
  <w:style w:type="character" w:customStyle="1" w:styleId="DeltaViewDeletion">
    <w:name w:val="DeltaView Deletion"/>
    <w:rsid w:val="00271C6B"/>
    <w:rPr>
      <w:strike/>
      <w:color w:val="FF0000"/>
    </w:rPr>
  </w:style>
  <w:style w:type="paragraph" w:customStyle="1" w:styleId="MBPTitleBUC">
    <w:name w:val="MBP_Title BUC"/>
    <w:aliases w:val="t9,MBP_title BUC"/>
    <w:basedOn w:val="Normal"/>
    <w:rsid w:val="00271C6B"/>
    <w:pPr>
      <w:keepNext/>
      <w:autoSpaceDE w:val="0"/>
      <w:autoSpaceDN w:val="0"/>
      <w:adjustRightInd w:val="0"/>
      <w:spacing w:after="240"/>
      <w:jc w:val="center"/>
    </w:pPr>
    <w:rPr>
      <w:b/>
      <w:u w:val="single"/>
    </w:rPr>
  </w:style>
  <w:style w:type="character" w:customStyle="1" w:styleId="MBPCBold">
    <w:name w:val="MBPC_Bold"/>
    <w:aliases w:val="c1"/>
    <w:rsid w:val="00271C6B"/>
    <w:rPr>
      <w:b/>
    </w:rPr>
  </w:style>
  <w:style w:type="paragraph" w:customStyle="1" w:styleId="Legal2L1">
    <w:name w:val="Legal2_L1"/>
    <w:basedOn w:val="Normal"/>
    <w:next w:val="BodyText"/>
    <w:rsid w:val="00271C6B"/>
    <w:pPr>
      <w:keepNext/>
      <w:keepLines/>
      <w:numPr>
        <w:numId w:val="8"/>
      </w:numPr>
      <w:autoSpaceDE w:val="0"/>
      <w:autoSpaceDN w:val="0"/>
      <w:adjustRightInd w:val="0"/>
      <w:spacing w:after="240"/>
      <w:outlineLvl w:val="0"/>
    </w:pPr>
    <w:rPr>
      <w:sz w:val="22"/>
    </w:rPr>
  </w:style>
  <w:style w:type="paragraph" w:customStyle="1" w:styleId="Legal2L2">
    <w:name w:val="Legal2_L2"/>
    <w:basedOn w:val="Legal2L1"/>
    <w:autoRedefine/>
    <w:rsid w:val="00D22305"/>
    <w:pPr>
      <w:keepNext w:val="0"/>
      <w:keepLines w:val="0"/>
      <w:numPr>
        <w:ilvl w:val="1"/>
        <w:numId w:val="0"/>
      </w:numPr>
      <w:tabs>
        <w:tab w:val="num" w:pos="1440"/>
      </w:tabs>
      <w:ind w:left="720"/>
      <w:jc w:val="both"/>
      <w:outlineLvl w:val="1"/>
    </w:pPr>
    <w:rPr>
      <w:rFonts w:eastAsia="SimSun"/>
      <w:szCs w:val="24"/>
    </w:rPr>
  </w:style>
  <w:style w:type="paragraph" w:customStyle="1" w:styleId="Legal2L3">
    <w:name w:val="Legal2_L3"/>
    <w:basedOn w:val="Legal2L2"/>
    <w:autoRedefine/>
    <w:rsid w:val="008A7EA2"/>
    <w:pPr>
      <w:widowControl w:val="0"/>
      <w:numPr>
        <w:ilvl w:val="2"/>
        <w:numId w:val="8"/>
      </w:numPr>
      <w:tabs>
        <w:tab w:val="clear" w:pos="2160"/>
      </w:tabs>
      <w:ind w:hanging="720"/>
      <w:outlineLvl w:val="2"/>
    </w:pPr>
  </w:style>
  <w:style w:type="paragraph" w:customStyle="1" w:styleId="Legal2L4">
    <w:name w:val="Legal2_L4"/>
    <w:basedOn w:val="Legal2L3"/>
    <w:rsid w:val="00271C6B"/>
    <w:pPr>
      <w:numPr>
        <w:ilvl w:val="3"/>
      </w:numPr>
      <w:outlineLvl w:val="3"/>
    </w:pPr>
  </w:style>
  <w:style w:type="paragraph" w:customStyle="1" w:styleId="Legal2L5">
    <w:name w:val="Legal2_L5"/>
    <w:basedOn w:val="Legal2L4"/>
    <w:next w:val="BodyText"/>
    <w:rsid w:val="00271C6B"/>
    <w:pPr>
      <w:numPr>
        <w:ilvl w:val="4"/>
      </w:numPr>
      <w:jc w:val="left"/>
      <w:outlineLvl w:val="4"/>
    </w:pPr>
  </w:style>
  <w:style w:type="paragraph" w:customStyle="1" w:styleId="Legal2L6">
    <w:name w:val="Legal2_L6"/>
    <w:basedOn w:val="Legal2L5"/>
    <w:next w:val="BodyText"/>
    <w:rsid w:val="00271C6B"/>
    <w:pPr>
      <w:numPr>
        <w:ilvl w:val="5"/>
      </w:numPr>
      <w:outlineLvl w:val="5"/>
    </w:pPr>
  </w:style>
  <w:style w:type="paragraph" w:customStyle="1" w:styleId="Legal2L7">
    <w:name w:val="Legal2_L7"/>
    <w:basedOn w:val="Legal2L6"/>
    <w:next w:val="BodyText"/>
    <w:rsid w:val="00271C6B"/>
    <w:pPr>
      <w:numPr>
        <w:ilvl w:val="6"/>
      </w:numPr>
      <w:outlineLvl w:val="6"/>
    </w:pPr>
  </w:style>
  <w:style w:type="paragraph" w:customStyle="1" w:styleId="Legal2L8">
    <w:name w:val="Legal2_L8"/>
    <w:basedOn w:val="Legal2L7"/>
    <w:next w:val="BodyText"/>
    <w:rsid w:val="00271C6B"/>
    <w:pPr>
      <w:numPr>
        <w:ilvl w:val="7"/>
      </w:numPr>
      <w:outlineLvl w:val="7"/>
    </w:pPr>
  </w:style>
  <w:style w:type="paragraph" w:customStyle="1" w:styleId="Legal2L9">
    <w:name w:val="Legal2_L9"/>
    <w:basedOn w:val="Legal2L8"/>
    <w:next w:val="BodyText"/>
    <w:rsid w:val="00271C6B"/>
    <w:pPr>
      <w:numPr>
        <w:ilvl w:val="8"/>
      </w:numPr>
      <w:outlineLvl w:val="8"/>
    </w:pPr>
  </w:style>
  <w:style w:type="paragraph" w:customStyle="1" w:styleId="SingleSp">
    <w:name w:val="SingleSp"/>
    <w:basedOn w:val="Normal"/>
    <w:rsid w:val="00271C6B"/>
    <w:pPr>
      <w:autoSpaceDE w:val="0"/>
      <w:autoSpaceDN w:val="0"/>
      <w:adjustRightInd w:val="0"/>
    </w:pPr>
    <w:rPr>
      <w:szCs w:val="24"/>
    </w:rPr>
  </w:style>
  <w:style w:type="paragraph" w:customStyle="1" w:styleId="MBPBdSingleSpL">
    <w:name w:val="MBP_Bd Single Sp L"/>
    <w:aliases w:val="s1"/>
    <w:basedOn w:val="Normal"/>
    <w:rsid w:val="000B108E"/>
    <w:pPr>
      <w:autoSpaceDE w:val="0"/>
      <w:autoSpaceDN w:val="0"/>
      <w:adjustRightInd w:val="0"/>
      <w:spacing w:after="240"/>
    </w:pPr>
  </w:style>
  <w:style w:type="paragraph" w:customStyle="1" w:styleId="MBPTitleBL">
    <w:name w:val="MBP_Title BL"/>
    <w:aliases w:val="t7"/>
    <w:basedOn w:val="Normal"/>
    <w:next w:val="Normal"/>
    <w:rsid w:val="000B108E"/>
    <w:pPr>
      <w:keepNext/>
      <w:autoSpaceDE w:val="0"/>
      <w:autoSpaceDN w:val="0"/>
      <w:adjustRightInd w:val="0"/>
      <w:spacing w:after="240"/>
    </w:pPr>
    <w:rPr>
      <w:b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C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2F969-B082-F840-A97E-646B2104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430</Words>
  <Characters>2452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AGREEMENT</vt:lpstr>
    </vt:vector>
  </TitlesOfParts>
  <Company>The Dow Chemical Company</Company>
  <LinksUpToDate>false</LinksUpToDate>
  <CharactersWithSpaces>2877</CharactersWithSpaces>
  <SharedDoc>false</SharedDoc>
  <HLinks>
    <vt:vector size="18" baseType="variant">
      <vt:variant>
        <vt:i4>6684714</vt:i4>
      </vt:variant>
      <vt:variant>
        <vt:i4>6</vt:i4>
      </vt:variant>
      <vt:variant>
        <vt:i4>0</vt:i4>
      </vt:variant>
      <vt:variant>
        <vt:i4>5</vt:i4>
      </vt:variant>
      <vt:variant>
        <vt:lpwstr>http://www.dow.com/about/supplier/code.htm</vt:lpwstr>
      </vt:variant>
      <vt:variant>
        <vt:lpwstr/>
      </vt:variant>
      <vt:variant>
        <vt:i4>6684714</vt:i4>
      </vt:variant>
      <vt:variant>
        <vt:i4>3</vt:i4>
      </vt:variant>
      <vt:variant>
        <vt:i4>0</vt:i4>
      </vt:variant>
      <vt:variant>
        <vt:i4>5</vt:i4>
      </vt:variant>
      <vt:variant>
        <vt:lpwstr>http://www.dow.com/about/supplier/code.htm</vt:lpwstr>
      </vt:variant>
      <vt:variant>
        <vt:lpwstr/>
      </vt:variant>
      <vt:variant>
        <vt:i4>1179741</vt:i4>
      </vt:variant>
      <vt:variant>
        <vt:i4>0</vt:i4>
      </vt:variant>
      <vt:variant>
        <vt:i4>0</vt:i4>
      </vt:variant>
      <vt:variant>
        <vt:i4>5</vt:i4>
      </vt:variant>
      <vt:variant>
        <vt:lpwstr>http://web.ita.doc.gov/safeharbor/shlist.nsf/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AGREEMENT</dc:title>
  <dc:creator>M. Scott Peeler</dc:creator>
  <cp:lastModifiedBy>Richard Arenaro</cp:lastModifiedBy>
  <cp:revision>2</cp:revision>
  <cp:lastPrinted>2011-09-26T17:07:00Z</cp:lastPrinted>
  <dcterms:created xsi:type="dcterms:W3CDTF">2014-09-25T22:27:00Z</dcterms:created>
  <dcterms:modified xsi:type="dcterms:W3CDTF">2014-09-25T22:27:00Z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_Steward">
    <vt:lpwstr>Rombalski T u414584</vt:lpwstr>
  </property>
  <property fmtid="{D5CDD505-2E9C-101B-9397-08002B2CF9AE}" pid="3" name="Retention_Period_Start_Date">
    <vt:filetime>2014-09-21T18:13:29Z</vt:filetime>
  </property>
  <property fmtid="{D5CDD505-2E9C-101B-9397-08002B2CF9AE}" pid="4" name="Information_Classification">
    <vt:lpwstr>DOW CONFIDENTIAL - Do not share without permission</vt:lpwstr>
  </property>
  <property fmtid="{D5CDD505-2E9C-101B-9397-08002B2CF9AE}" pid="5" name="Record_Title_ID">
    <vt:lpwstr>72</vt:lpwstr>
  </property>
  <property fmtid="{D5CDD505-2E9C-101B-9397-08002B2CF9AE}" pid="6" name="Initial_Creation_Date">
    <vt:filetime>2012-08-16T18:59:45Z</vt:filetime>
  </property>
  <property fmtid="{D5CDD505-2E9C-101B-9397-08002B2CF9AE}" pid="7" name="Last_Reviewed_Date">
    <vt:lpwstr/>
  </property>
  <property fmtid="{D5CDD505-2E9C-101B-9397-08002B2CF9AE}" pid="8" name="Retention_Review_Frequency">
    <vt:lpwstr/>
  </property>
  <property fmtid="{D5CDD505-2E9C-101B-9397-08002B2CF9AE}" pid="9" name="_NewReviewCycle">
    <vt:lpwstr/>
  </property>
  <property fmtid="{D5CDD505-2E9C-101B-9397-08002B2CF9AE}" pid="10" name="Update_Footer">
    <vt:lpwstr>No</vt:lpwstr>
  </property>
  <property fmtid="{D5CDD505-2E9C-101B-9397-08002B2CF9AE}" pid="11" name="Radio_Button">
    <vt:lpwstr>NONE</vt:lpwstr>
  </property>
</Properties>
</file>